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FE8" w:rsidRPr="00AA1823" w:rsidRDefault="00442FE8" w:rsidP="00442FE8">
      <w:pPr>
        <w:rPr>
          <w:b/>
          <w:u w:val="single"/>
        </w:rPr>
      </w:pPr>
      <w:r w:rsidRPr="00AA1823">
        <w:rPr>
          <w:b/>
          <w:u w:val="single"/>
        </w:rPr>
        <w:t>Brochure Main section</w:t>
      </w:r>
    </w:p>
    <w:p w:rsidR="00442FE8" w:rsidRPr="00FE2832" w:rsidRDefault="00442FE8" w:rsidP="00FE2832">
      <w:pPr>
        <w:pStyle w:val="ListParagraph"/>
        <w:numPr>
          <w:ilvl w:val="0"/>
          <w:numId w:val="3"/>
        </w:numPr>
        <w:rPr>
          <w:b/>
        </w:rPr>
      </w:pPr>
      <w:commentRangeStart w:id="0"/>
      <w:r w:rsidRPr="00FE2832">
        <w:rPr>
          <w:b/>
        </w:rPr>
        <w:t>Introduction</w:t>
      </w:r>
      <w:commentRangeEnd w:id="0"/>
      <w:r w:rsidR="002F7F2A">
        <w:rPr>
          <w:rStyle w:val="CommentReference"/>
        </w:rPr>
        <w:commentReference w:id="0"/>
      </w:r>
    </w:p>
    <w:p w:rsidR="00442FE8" w:rsidRPr="00996A92" w:rsidRDefault="00442FE8" w:rsidP="002F7F2A">
      <w:proofErr w:type="spellStart"/>
      <w:r w:rsidRPr="00996A92">
        <w:t>Gronteq</w:t>
      </w:r>
      <w:proofErr w:type="spellEnd"/>
      <w:r w:rsidRPr="00996A92">
        <w:t xml:space="preserve"> is a prominent </w:t>
      </w:r>
      <w:commentRangeStart w:id="1"/>
      <w:r w:rsidR="002F7F2A" w:rsidRPr="002F7F2A">
        <w:rPr>
          <w:color w:val="FF0000"/>
        </w:rPr>
        <w:t>information</w:t>
      </w:r>
      <w:commentRangeEnd w:id="1"/>
      <w:r w:rsidR="002F7F2A">
        <w:rPr>
          <w:rStyle w:val="CommentReference"/>
        </w:rPr>
        <w:commentReference w:id="1"/>
      </w:r>
      <w:r w:rsidR="002F7F2A">
        <w:t xml:space="preserve"> </w:t>
      </w:r>
      <w:r w:rsidRPr="00996A92">
        <w:t xml:space="preserve">technology management consultancy headquartered in </w:t>
      </w:r>
      <w:proofErr w:type="gramStart"/>
      <w:r w:rsidRPr="00996A92">
        <w:t xml:space="preserve">Dubai </w:t>
      </w:r>
      <w:proofErr w:type="gramEnd"/>
      <w:del w:id="2" w:author="Khoarow Afrasiabi" w:date="2013-04-15T15:15:00Z">
        <w:r w:rsidRPr="00996A92" w:rsidDel="002F7F2A">
          <w:delText xml:space="preserve">and </w:delText>
        </w:r>
      </w:del>
      <w:ins w:id="3" w:author="Khoarow Afrasiabi" w:date="2013-04-15T15:15:00Z">
        <w:r w:rsidR="002F7F2A">
          <w:t>,</w:t>
        </w:r>
        <w:r w:rsidR="002F7F2A" w:rsidRPr="00996A92">
          <w:t xml:space="preserve"> </w:t>
        </w:r>
      </w:ins>
      <w:r w:rsidRPr="00996A92">
        <w:t>providing services across the GCC region.</w:t>
      </w:r>
    </w:p>
    <w:p w:rsidR="00442FE8" w:rsidRDefault="00442FE8" w:rsidP="00FE2832">
      <w:r w:rsidRPr="00996A92">
        <w:t xml:space="preserve">We work in a unique way </w:t>
      </w:r>
      <w:bookmarkStart w:id="4" w:name="_GoBack"/>
      <w:bookmarkEnd w:id="4"/>
      <w:r w:rsidRPr="00996A92">
        <w:t xml:space="preserve">by partnering with clients and </w:t>
      </w:r>
      <w:r w:rsidRPr="00677DC8">
        <w:rPr>
          <w:color w:val="FF0000"/>
        </w:rPr>
        <w:t>acting as a</w:t>
      </w:r>
      <w:r>
        <w:rPr>
          <w:color w:val="FF0000"/>
        </w:rPr>
        <w:t xml:space="preserve"> trusted advisor for t</w:t>
      </w:r>
      <w:r w:rsidRPr="00677DC8">
        <w:rPr>
          <w:color w:val="FF0000"/>
        </w:rPr>
        <w:t>heir management team</w:t>
      </w:r>
      <w:r>
        <w:t xml:space="preserve">. We provide business leaders with high-quality, up to date and expert strategic </w:t>
      </w:r>
      <w:proofErr w:type="gramStart"/>
      <w:r>
        <w:t>advice</w:t>
      </w:r>
      <w:proofErr w:type="gramEnd"/>
      <w:r>
        <w:t xml:space="preserve"> to help them make informed decisions about their organisations technology investments.</w:t>
      </w:r>
    </w:p>
    <w:p w:rsidR="00442FE8" w:rsidRDefault="00442FE8" w:rsidP="00FE2832">
      <w:r>
        <w:t xml:space="preserve">We cover the entire lifecycle of IT service delivery </w:t>
      </w:r>
    </w:p>
    <w:p w:rsidR="00442FE8" w:rsidRDefault="00442FE8" w:rsidP="00FE2832">
      <w:r>
        <w:t xml:space="preserve">Management Consultancy -&gt; Solution Design - &gt; Solution Delivery - &gt; </w:t>
      </w:r>
      <w:proofErr w:type="spellStart"/>
      <w:r>
        <w:t>Ongoing</w:t>
      </w:r>
      <w:proofErr w:type="spellEnd"/>
      <w:r>
        <w:t xml:space="preserve"> Support</w:t>
      </w:r>
    </w:p>
    <w:p w:rsidR="00FE2832" w:rsidRPr="00854F2D" w:rsidRDefault="00FE2832" w:rsidP="00FE2832">
      <w:pPr>
        <w:pStyle w:val="ListParagraph"/>
        <w:numPr>
          <w:ilvl w:val="0"/>
          <w:numId w:val="1"/>
        </w:numPr>
        <w:rPr>
          <w:b/>
        </w:rPr>
      </w:pPr>
      <w:commentRangeStart w:id="5"/>
      <w:r w:rsidRPr="00854F2D">
        <w:rPr>
          <w:b/>
        </w:rPr>
        <w:t>Services</w:t>
      </w:r>
      <w:commentRangeEnd w:id="5"/>
      <w:r w:rsidR="002F7F2A">
        <w:rPr>
          <w:rStyle w:val="CommentReference"/>
        </w:rPr>
        <w:commentReference w:id="5"/>
      </w:r>
    </w:p>
    <w:p w:rsidR="00FE2832" w:rsidRDefault="00FE2832" w:rsidP="00FE2832">
      <w:pPr>
        <w:ind w:left="720"/>
      </w:pPr>
    </w:p>
    <w:p w:rsidR="00FE2832" w:rsidRPr="005957C8" w:rsidRDefault="00FE2832" w:rsidP="00FE2832">
      <w:r w:rsidRPr="005957C8">
        <w:t xml:space="preserve">Our services include the entire range of technology solutions for </w:t>
      </w:r>
      <w:commentRangeStart w:id="6"/>
      <w:r w:rsidRPr="005957C8">
        <w:t xml:space="preserve">small, medium and large businesses. </w:t>
      </w:r>
      <w:commentRangeEnd w:id="6"/>
      <w:r w:rsidR="002F7F2A">
        <w:rPr>
          <w:rStyle w:val="CommentReference"/>
        </w:rPr>
        <w:commentReference w:id="6"/>
      </w:r>
    </w:p>
    <w:p w:rsidR="00FE2832" w:rsidRDefault="00FE2832" w:rsidP="00FE2832">
      <w:r>
        <w:t xml:space="preserve">We offer </w:t>
      </w:r>
      <w:r w:rsidRPr="00932536">
        <w:t xml:space="preserve">strategy and business change </w:t>
      </w:r>
      <w:r>
        <w:t xml:space="preserve">advice, </w:t>
      </w:r>
      <w:r w:rsidRPr="00932536">
        <w:t xml:space="preserve">systems integration and managed services </w:t>
      </w:r>
      <w:r>
        <w:t>for infrastructure, applications,</w:t>
      </w:r>
      <w:r w:rsidRPr="00932536">
        <w:t xml:space="preserve"> cyber security, and development of </w:t>
      </w:r>
      <w:r>
        <w:t xml:space="preserve">web and mobile </w:t>
      </w:r>
      <w:r w:rsidRPr="00932536">
        <w:t>software</w:t>
      </w:r>
      <w:r>
        <w:t xml:space="preserve"> applications</w:t>
      </w:r>
      <w:r w:rsidRPr="00932536">
        <w:t>.</w:t>
      </w:r>
    </w:p>
    <w:p w:rsidR="00FE2832" w:rsidRDefault="00FE2832" w:rsidP="00FE2832">
      <w:r w:rsidRPr="001E093A">
        <w:t>To offer such comprehensive services we have handpicked partners that are the best in their field at what they do be it software development, security audit or data centre setup</w:t>
      </w:r>
      <w:r>
        <w:t>.</w:t>
      </w:r>
      <w:r w:rsidRPr="001E093A">
        <w:t xml:space="preserve"> This approach </w:t>
      </w:r>
      <w:r>
        <w:t xml:space="preserve">allows us to add exceptional quality and depth to our services while eliminating the need for clients to deal with multiple vendors  </w:t>
      </w:r>
    </w:p>
    <w:p w:rsidR="00FE2832" w:rsidRDefault="00FE2832" w:rsidP="00FE2832"/>
    <w:p w:rsidR="00FE2832" w:rsidRPr="00BF34DF" w:rsidRDefault="00FE2832" w:rsidP="00FE2832">
      <w:pPr>
        <w:rPr>
          <w:color w:val="5B9BD5" w:themeColor="accent1"/>
        </w:rPr>
      </w:pPr>
      <w:r w:rsidRPr="00BF34DF">
        <w:rPr>
          <w:color w:val="5B9BD5" w:themeColor="accent1"/>
        </w:rPr>
        <w:t xml:space="preserve"> </w:t>
      </w:r>
    </w:p>
    <w:p w:rsidR="00FE2832" w:rsidRDefault="00FE2832" w:rsidP="00FE2832">
      <w:r>
        <w:t xml:space="preserve">Whether you are a start-up or an established company we have the right range of services for you </w:t>
      </w:r>
    </w:p>
    <w:p w:rsidR="00FE2832" w:rsidRDefault="00FE2832" w:rsidP="00FE2832">
      <w:r>
        <w:t xml:space="preserve">These include </w:t>
      </w:r>
    </w:p>
    <w:p w:rsidR="00FE2832" w:rsidRDefault="00FE2832" w:rsidP="00FE2832">
      <w:pPr>
        <w:pStyle w:val="ListParagraph"/>
        <w:numPr>
          <w:ilvl w:val="0"/>
          <w:numId w:val="2"/>
        </w:numPr>
      </w:pPr>
      <w:r>
        <w:t xml:space="preserve">IT Management and Consultancy </w:t>
      </w:r>
    </w:p>
    <w:p w:rsidR="00FE2832" w:rsidRDefault="00FE2832" w:rsidP="00FE2832">
      <w:pPr>
        <w:pStyle w:val="ListParagraph"/>
        <w:numPr>
          <w:ilvl w:val="0"/>
          <w:numId w:val="2"/>
        </w:numPr>
      </w:pPr>
      <w:r>
        <w:t>Server, Telephony and Network Installation and Support</w:t>
      </w:r>
    </w:p>
    <w:p w:rsidR="00FE2832" w:rsidRDefault="00FE2832" w:rsidP="00FE2832">
      <w:pPr>
        <w:pStyle w:val="ListParagraph"/>
        <w:numPr>
          <w:ilvl w:val="0"/>
          <w:numId w:val="2"/>
        </w:numPr>
      </w:pPr>
      <w:r>
        <w:t>User Support</w:t>
      </w:r>
    </w:p>
    <w:p w:rsidR="00FE2832" w:rsidRDefault="00FE2832" w:rsidP="00FE2832">
      <w:pPr>
        <w:pStyle w:val="ListParagraph"/>
        <w:numPr>
          <w:ilvl w:val="0"/>
          <w:numId w:val="2"/>
        </w:numPr>
      </w:pPr>
      <w:r>
        <w:t>Cloud Services – Email, Storage, Business Applications</w:t>
      </w:r>
    </w:p>
    <w:p w:rsidR="00FE2832" w:rsidRDefault="00FE2832" w:rsidP="00FE2832">
      <w:pPr>
        <w:pStyle w:val="ListParagraph"/>
        <w:numPr>
          <w:ilvl w:val="0"/>
          <w:numId w:val="2"/>
        </w:numPr>
      </w:pPr>
      <w:r>
        <w:t>Security</w:t>
      </w:r>
    </w:p>
    <w:p w:rsidR="00FE2832" w:rsidRDefault="00FE2832" w:rsidP="00FE2832">
      <w:pPr>
        <w:pStyle w:val="ListParagraph"/>
        <w:numPr>
          <w:ilvl w:val="0"/>
          <w:numId w:val="2"/>
        </w:numPr>
      </w:pPr>
      <w:r>
        <w:t>Business Applications i.e. CRM, ERP, Accounting software</w:t>
      </w:r>
    </w:p>
    <w:p w:rsidR="00FE2832" w:rsidRDefault="00FE2832" w:rsidP="00FE2832">
      <w:pPr>
        <w:pStyle w:val="ListParagraph"/>
        <w:numPr>
          <w:ilvl w:val="0"/>
          <w:numId w:val="2"/>
        </w:numPr>
      </w:pPr>
      <w:r>
        <w:t>App Development</w:t>
      </w:r>
    </w:p>
    <w:p w:rsidR="000945CD" w:rsidRDefault="002F7F2A"/>
    <w:sectPr w:rsidR="000945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hoarow Afrasiabi" w:date="2013-04-15T15:14:00Z" w:initials="KA">
    <w:p w:rsidR="002F7F2A" w:rsidRDefault="002F7F2A">
      <w:pPr>
        <w:pStyle w:val="CommentText"/>
      </w:pPr>
      <w:r>
        <w:rPr>
          <w:rStyle w:val="CommentReference"/>
        </w:rPr>
        <w:annotationRef/>
      </w:r>
      <w:r>
        <w:t>Remove bullet point formatting and keep as title</w:t>
      </w:r>
    </w:p>
  </w:comment>
  <w:comment w:id="1" w:author="Khoarow Afrasiabi" w:date="2013-04-15T15:15:00Z" w:initials="KA">
    <w:p w:rsidR="002F7F2A" w:rsidRDefault="002F7F2A">
      <w:pPr>
        <w:pStyle w:val="CommentText"/>
      </w:pPr>
      <w:r>
        <w:rPr>
          <w:rStyle w:val="CommentReference"/>
        </w:rPr>
        <w:annotationRef/>
      </w:r>
      <w:r>
        <w:t>I added this</w:t>
      </w:r>
    </w:p>
  </w:comment>
  <w:comment w:id="5" w:author="Khoarow Afrasiabi" w:date="2013-04-15T15:09:00Z" w:initials="KA">
    <w:p w:rsidR="002F7F2A" w:rsidRDefault="002F7F2A">
      <w:pPr>
        <w:pStyle w:val="CommentText"/>
      </w:pPr>
      <w:r>
        <w:rPr>
          <w:rStyle w:val="CommentReference"/>
        </w:rPr>
        <w:annotationRef/>
      </w:r>
      <w:r>
        <w:t xml:space="preserve">There is a </w:t>
      </w:r>
      <w:proofErr w:type="spellStart"/>
      <w:r>
        <w:t>bulletpoin</w:t>
      </w:r>
      <w:proofErr w:type="spellEnd"/>
      <w:r>
        <w:t xml:space="preserve"> 1 bot no </w:t>
      </w:r>
      <w:proofErr w:type="spellStart"/>
      <w:r>
        <w:t>bulletpoint</w:t>
      </w:r>
      <w:proofErr w:type="spellEnd"/>
      <w:r>
        <w:t xml:space="preserve"> 2</w:t>
      </w:r>
    </w:p>
  </w:comment>
  <w:comment w:id="6" w:author="Khoarow Afrasiabi" w:date="2013-04-15T15:08:00Z" w:initials="KA">
    <w:p w:rsidR="002F7F2A" w:rsidRDefault="002F7F2A">
      <w:pPr>
        <w:pStyle w:val="CommentText"/>
      </w:pPr>
      <w:r>
        <w:rPr>
          <w:rStyle w:val="CommentReference"/>
        </w:rPr>
        <w:annotationRef/>
      </w:r>
      <w:r>
        <w:t xml:space="preserve">Should we call it SME instead? This way we can avoid referring to Large Businesses (which we actually </w:t>
      </w:r>
      <w:proofErr w:type="spellStart"/>
      <w:r>
        <w:t>can not</w:t>
      </w:r>
      <w:proofErr w:type="spellEnd"/>
      <w:r>
        <w:t xml:space="preserve"> support)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58EC"/>
    <w:multiLevelType w:val="hybridMultilevel"/>
    <w:tmpl w:val="3B9AF6B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3798F"/>
    <w:multiLevelType w:val="hybridMultilevel"/>
    <w:tmpl w:val="A0046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44FBA"/>
    <w:multiLevelType w:val="hybridMultilevel"/>
    <w:tmpl w:val="ED2C5C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E8"/>
    <w:rsid w:val="00051871"/>
    <w:rsid w:val="002F7F2A"/>
    <w:rsid w:val="00442FE8"/>
    <w:rsid w:val="00884F2B"/>
    <w:rsid w:val="00B502FE"/>
    <w:rsid w:val="00FE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FE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2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8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F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FE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2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8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 Riaz</dc:creator>
  <cp:keywords/>
  <dc:description/>
  <cp:lastModifiedBy>Khoarow Afrasiabi</cp:lastModifiedBy>
  <cp:revision>2</cp:revision>
  <dcterms:created xsi:type="dcterms:W3CDTF">2013-04-06T09:36:00Z</dcterms:created>
  <dcterms:modified xsi:type="dcterms:W3CDTF">2013-04-15T11:17:00Z</dcterms:modified>
</cp:coreProperties>
</file>